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383" w:rsidRDefault="004551D8" w:rsidP="00937533">
      <w:pPr>
        <w:pStyle w:val="ConsPlusNormal"/>
        <w:ind w:left="878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</w:t>
      </w:r>
      <w:r w:rsidR="00937533">
        <w:rPr>
          <w:rFonts w:ascii="Times New Roman" w:hAnsi="Times New Roman" w:cs="Times New Roman"/>
          <w:sz w:val="28"/>
          <w:szCs w:val="28"/>
        </w:rPr>
        <w:t>е № 2</w:t>
      </w:r>
    </w:p>
    <w:p w:rsidR="00E57383" w:rsidRDefault="00E57383" w:rsidP="00937533">
      <w:pPr>
        <w:pStyle w:val="ConsPlusNormal"/>
        <w:ind w:left="8789"/>
        <w:jc w:val="both"/>
        <w:rPr>
          <w:rFonts w:ascii="Times New Roman" w:hAnsi="Times New Roman" w:cs="Times New Roman"/>
          <w:sz w:val="28"/>
          <w:szCs w:val="28"/>
        </w:rPr>
      </w:pPr>
    </w:p>
    <w:p w:rsidR="0029415E" w:rsidRDefault="008B6BB7" w:rsidP="008B6BB7">
      <w:pPr>
        <w:pStyle w:val="ConsPlusNormal"/>
        <w:ind w:left="8789"/>
        <w:jc w:val="both"/>
        <w:rPr>
          <w:rFonts w:ascii="Times New Roman" w:hAnsi="Times New Roman" w:cs="Times New Roman"/>
          <w:sz w:val="28"/>
          <w:szCs w:val="28"/>
        </w:rPr>
      </w:pPr>
      <w:r w:rsidRPr="008B6BB7">
        <w:rPr>
          <w:rFonts w:ascii="Times New Roman" w:hAnsi="Times New Roman" w:cs="Times New Roman"/>
          <w:sz w:val="28"/>
          <w:szCs w:val="28"/>
        </w:rPr>
        <w:t>Утвержден</w:t>
      </w:r>
      <w:r w:rsidR="00053F6C">
        <w:rPr>
          <w:rFonts w:ascii="Times New Roman" w:hAnsi="Times New Roman" w:cs="Times New Roman"/>
          <w:sz w:val="28"/>
          <w:szCs w:val="28"/>
        </w:rPr>
        <w:t>а</w:t>
      </w:r>
      <w:r w:rsidR="0029415E">
        <w:rPr>
          <w:rFonts w:ascii="Times New Roman" w:hAnsi="Times New Roman" w:cs="Times New Roman"/>
          <w:sz w:val="28"/>
          <w:szCs w:val="28"/>
        </w:rPr>
        <w:t xml:space="preserve"> </w:t>
      </w:r>
      <w:r w:rsidRPr="008B6BB7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</w:p>
    <w:p w:rsidR="0029415E" w:rsidRDefault="0029415E" w:rsidP="008B6BB7">
      <w:pPr>
        <w:pStyle w:val="ConsPlusNormal"/>
        <w:ind w:left="878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Катав-Ивановского</w:t>
      </w:r>
    </w:p>
    <w:p w:rsidR="008B6BB7" w:rsidRPr="008B6BB7" w:rsidRDefault="0029415E" w:rsidP="008B6BB7">
      <w:pPr>
        <w:pStyle w:val="ConsPlusNormal"/>
        <w:ind w:left="878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4551D8" w:rsidRDefault="008B6BB7" w:rsidP="008B6BB7">
      <w:pPr>
        <w:pStyle w:val="ConsPlusNormal"/>
        <w:ind w:left="878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B6BB7">
        <w:rPr>
          <w:rFonts w:ascii="Times New Roman" w:hAnsi="Times New Roman" w:cs="Times New Roman"/>
          <w:sz w:val="28"/>
          <w:szCs w:val="28"/>
        </w:rPr>
        <w:t>от «</w:t>
      </w:r>
      <w:r w:rsidRPr="008B6BB7">
        <w:rPr>
          <w:rFonts w:ascii="Times New Roman" w:hAnsi="Times New Roman" w:cs="Times New Roman"/>
          <w:sz w:val="28"/>
          <w:szCs w:val="28"/>
          <w:u w:val="single"/>
        </w:rPr>
        <w:t>_</w:t>
      </w:r>
      <w:r w:rsidR="00331949">
        <w:rPr>
          <w:rFonts w:ascii="Times New Roman" w:hAnsi="Times New Roman" w:cs="Times New Roman"/>
          <w:sz w:val="28"/>
          <w:szCs w:val="28"/>
          <w:u w:val="single"/>
        </w:rPr>
        <w:t>28</w:t>
      </w:r>
      <w:r w:rsidRPr="008B6BB7">
        <w:rPr>
          <w:rFonts w:ascii="Times New Roman" w:hAnsi="Times New Roman" w:cs="Times New Roman"/>
          <w:sz w:val="28"/>
          <w:szCs w:val="28"/>
          <w:u w:val="single"/>
        </w:rPr>
        <w:t>_</w:t>
      </w:r>
      <w:r w:rsidRPr="008B6BB7">
        <w:rPr>
          <w:rFonts w:ascii="Times New Roman" w:hAnsi="Times New Roman" w:cs="Times New Roman"/>
          <w:sz w:val="28"/>
          <w:szCs w:val="28"/>
        </w:rPr>
        <w:t>»_</w:t>
      </w:r>
      <w:r w:rsidRPr="008B6BB7">
        <w:rPr>
          <w:rFonts w:ascii="Times New Roman" w:hAnsi="Times New Roman" w:cs="Times New Roman"/>
          <w:sz w:val="28"/>
          <w:szCs w:val="28"/>
          <w:u w:val="single"/>
        </w:rPr>
        <w:t>_</w:t>
      </w:r>
      <w:r w:rsidR="00331949">
        <w:rPr>
          <w:rFonts w:ascii="Times New Roman" w:hAnsi="Times New Roman" w:cs="Times New Roman"/>
          <w:sz w:val="28"/>
          <w:szCs w:val="28"/>
          <w:u w:val="single"/>
        </w:rPr>
        <w:t>06</w:t>
      </w:r>
      <w:r w:rsidRPr="008B6BB7">
        <w:rPr>
          <w:rFonts w:ascii="Times New Roman" w:hAnsi="Times New Roman" w:cs="Times New Roman"/>
          <w:sz w:val="28"/>
          <w:szCs w:val="28"/>
          <w:u w:val="single"/>
        </w:rPr>
        <w:t>___</w:t>
      </w:r>
      <w:r w:rsidR="008C253F">
        <w:rPr>
          <w:rFonts w:ascii="Times New Roman" w:hAnsi="Times New Roman" w:cs="Times New Roman"/>
          <w:sz w:val="28"/>
          <w:szCs w:val="28"/>
        </w:rPr>
        <w:t xml:space="preserve"> 201</w:t>
      </w:r>
      <w:r w:rsidR="0029415E">
        <w:rPr>
          <w:rFonts w:ascii="Times New Roman" w:hAnsi="Times New Roman" w:cs="Times New Roman"/>
          <w:sz w:val="28"/>
          <w:szCs w:val="28"/>
        </w:rPr>
        <w:t>9</w:t>
      </w:r>
      <w:r w:rsidRPr="008B6BB7">
        <w:rPr>
          <w:rFonts w:ascii="Times New Roman" w:hAnsi="Times New Roman" w:cs="Times New Roman"/>
          <w:sz w:val="28"/>
          <w:szCs w:val="28"/>
        </w:rPr>
        <w:t xml:space="preserve"> г. № </w:t>
      </w:r>
      <w:r w:rsidRPr="008B6BB7">
        <w:rPr>
          <w:rFonts w:ascii="Times New Roman" w:hAnsi="Times New Roman" w:cs="Times New Roman"/>
          <w:sz w:val="28"/>
          <w:szCs w:val="28"/>
          <w:u w:val="single"/>
        </w:rPr>
        <w:t>_</w:t>
      </w:r>
      <w:r w:rsidR="00331949">
        <w:rPr>
          <w:rFonts w:ascii="Times New Roman" w:hAnsi="Times New Roman" w:cs="Times New Roman"/>
          <w:sz w:val="28"/>
          <w:szCs w:val="28"/>
          <w:u w:val="single"/>
        </w:rPr>
        <w:t>454</w:t>
      </w:r>
      <w:r w:rsidRPr="008B6BB7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B204D8" w:rsidRDefault="00B204D8" w:rsidP="008B6BB7">
      <w:pPr>
        <w:pStyle w:val="ConsPlusNormal"/>
        <w:ind w:left="8789"/>
        <w:jc w:val="both"/>
      </w:pPr>
    </w:p>
    <w:p w:rsidR="004551D8" w:rsidRDefault="004551D8" w:rsidP="00A01B67">
      <w:pPr>
        <w:pStyle w:val="ConsPlusNormal"/>
        <w:ind w:left="2268"/>
        <w:jc w:val="both"/>
      </w:pPr>
    </w:p>
    <w:p w:rsidR="00543912" w:rsidRDefault="004551D8">
      <w:pPr>
        <w:pStyle w:val="ConsPlusTitle"/>
        <w:jc w:val="center"/>
        <w:rPr>
          <w:rFonts w:ascii="Times New Roman" w:hAnsi="Times New Roman" w:cs="Times New Roman"/>
          <w:sz w:val="28"/>
        </w:rPr>
      </w:pPr>
      <w:r w:rsidRPr="00B33CB7">
        <w:rPr>
          <w:rFonts w:ascii="Times New Roman" w:hAnsi="Times New Roman" w:cs="Times New Roman"/>
          <w:sz w:val="28"/>
        </w:rPr>
        <w:t>ФОРМА ПЕРЕЧНЯ</w:t>
      </w:r>
      <w:r w:rsidR="008B6BB7">
        <w:rPr>
          <w:rFonts w:ascii="Times New Roman" w:hAnsi="Times New Roman" w:cs="Times New Roman"/>
          <w:sz w:val="28"/>
        </w:rPr>
        <w:t xml:space="preserve"> </w:t>
      </w:r>
      <w:r w:rsidR="0062251E">
        <w:rPr>
          <w:rFonts w:ascii="Times New Roman" w:hAnsi="Times New Roman" w:cs="Times New Roman"/>
          <w:sz w:val="28"/>
        </w:rPr>
        <w:t>МУНИЦИПАЛЬНОГО</w:t>
      </w:r>
      <w:r w:rsidR="00543912" w:rsidRPr="00B33CB7">
        <w:rPr>
          <w:rFonts w:ascii="Times New Roman" w:hAnsi="Times New Roman" w:cs="Times New Roman"/>
          <w:sz w:val="28"/>
        </w:rPr>
        <w:t xml:space="preserve"> ИМУЩЕСТВА,</w:t>
      </w:r>
      <w:r w:rsidR="008B6BB7">
        <w:rPr>
          <w:rFonts w:ascii="Times New Roman" w:hAnsi="Times New Roman" w:cs="Times New Roman"/>
          <w:sz w:val="28"/>
        </w:rPr>
        <w:t xml:space="preserve"> </w:t>
      </w:r>
      <w:r w:rsidR="0062251E">
        <w:rPr>
          <w:rFonts w:ascii="Times New Roman" w:hAnsi="Times New Roman" w:cs="Times New Roman"/>
          <w:sz w:val="28"/>
        </w:rPr>
        <w:t>КАТАВ</w:t>
      </w:r>
      <w:r w:rsidR="0029415E">
        <w:rPr>
          <w:rFonts w:ascii="Times New Roman" w:hAnsi="Times New Roman" w:cs="Times New Roman"/>
          <w:sz w:val="28"/>
        </w:rPr>
        <w:t>-</w:t>
      </w:r>
      <w:r w:rsidR="0062251E">
        <w:rPr>
          <w:rFonts w:ascii="Times New Roman" w:hAnsi="Times New Roman" w:cs="Times New Roman"/>
          <w:sz w:val="28"/>
        </w:rPr>
        <w:t>ИВАНОВСКОГО МУНИЦИПАЛЬНОГО РАЙОНА</w:t>
      </w:r>
      <w:r w:rsidRPr="00B33CB7">
        <w:rPr>
          <w:rFonts w:ascii="Times New Roman" w:hAnsi="Times New Roman" w:cs="Times New Roman"/>
          <w:sz w:val="28"/>
        </w:rPr>
        <w:t xml:space="preserve">, ПРЕДНАЗНАЧЕННОГО ДЛЯ ПРЕДОСТАВЛЕНИЯ ВО ВЛАДЕНИЕ И (ИЛИ) </w:t>
      </w:r>
      <w:r w:rsidR="00872D23">
        <w:rPr>
          <w:rFonts w:ascii="Times New Roman" w:hAnsi="Times New Roman" w:cs="Times New Roman"/>
          <w:sz w:val="28"/>
        </w:rPr>
        <w:t xml:space="preserve">В </w:t>
      </w:r>
      <w:r w:rsidRPr="00B33CB7">
        <w:rPr>
          <w:rFonts w:ascii="Times New Roman" w:hAnsi="Times New Roman" w:cs="Times New Roman"/>
          <w:sz w:val="28"/>
        </w:rPr>
        <w:t>ПОЛЬЗОВАНИЕ СУБЪЕКТАМ</w:t>
      </w:r>
      <w:r w:rsidR="00B204D8">
        <w:rPr>
          <w:rFonts w:ascii="Times New Roman" w:hAnsi="Times New Roman" w:cs="Times New Roman"/>
          <w:sz w:val="28"/>
        </w:rPr>
        <w:t xml:space="preserve"> </w:t>
      </w:r>
      <w:r w:rsidRPr="00B33CB7">
        <w:rPr>
          <w:rFonts w:ascii="Times New Roman" w:hAnsi="Times New Roman" w:cs="Times New Roman"/>
          <w:sz w:val="28"/>
        </w:rPr>
        <w:t xml:space="preserve"> МАЛОГО И СРЕДНЕГО ПРЕДПРИНИМАТЕЛЬСТВА И ОРГАНИЗАЦИЯМ, ОБРАЗУЮЩИМ ИНФРАСТРУКТУРУ ПОДДЕРЖКИ СУБЪЕКТОВ  МАЛОГО И СРЕДНЕГО ПРЕДПРИНИМАТЕЛЬСТВА</w:t>
      </w:r>
    </w:p>
    <w:p w:rsidR="00D806EE" w:rsidRDefault="00D806EE">
      <w:pPr>
        <w:pStyle w:val="ConsPlusTitle"/>
        <w:jc w:val="center"/>
        <w:rPr>
          <w:rFonts w:ascii="Times New Roman" w:hAnsi="Times New Roman" w:cs="Times New Roman"/>
          <w:sz w:val="28"/>
        </w:rPr>
      </w:pPr>
    </w:p>
    <w:p w:rsidR="00B204D8" w:rsidRPr="00B33CB7" w:rsidRDefault="00B204D8">
      <w:pPr>
        <w:pStyle w:val="ConsPlusTitle"/>
        <w:jc w:val="center"/>
        <w:rPr>
          <w:rFonts w:ascii="Times New Roman" w:hAnsi="Times New Roman" w:cs="Times New Roman"/>
          <w:sz w:val="28"/>
        </w:rPr>
      </w:pPr>
    </w:p>
    <w:p w:rsidR="00543912" w:rsidRPr="00B33CB7" w:rsidRDefault="00A01B67">
      <w:pPr>
        <w:pStyle w:val="ConsPlusNormal"/>
        <w:jc w:val="both"/>
        <w:rPr>
          <w:rFonts w:ascii="Times New Roman" w:hAnsi="Times New Roman" w:cs="Times New Roman"/>
          <w:sz w:val="28"/>
        </w:rPr>
      </w:pPr>
      <w:r w:rsidRPr="00B33CB7">
        <w:rPr>
          <w:rFonts w:ascii="Times New Roman" w:hAnsi="Times New Roman" w:cs="Times New Roman"/>
          <w:sz w:val="28"/>
        </w:rPr>
        <w:tab/>
      </w:r>
    </w:p>
    <w:tbl>
      <w:tblPr>
        <w:tblStyle w:val="a3"/>
        <w:tblW w:w="14742" w:type="dxa"/>
        <w:tblLayout w:type="fixed"/>
        <w:tblLook w:val="04A0"/>
      </w:tblPr>
      <w:tblGrid>
        <w:gridCol w:w="562"/>
        <w:gridCol w:w="1842"/>
        <w:gridCol w:w="1843"/>
        <w:gridCol w:w="1701"/>
        <w:gridCol w:w="4395"/>
        <w:gridCol w:w="2126"/>
        <w:gridCol w:w="2273"/>
      </w:tblGrid>
      <w:tr w:rsidR="004C3D72" w:rsidTr="00D806EE">
        <w:trPr>
          <w:trHeight w:val="276"/>
        </w:trPr>
        <w:tc>
          <w:tcPr>
            <w:tcW w:w="562" w:type="dxa"/>
            <w:vMerge w:val="restart"/>
          </w:tcPr>
          <w:p w:rsidR="004C3D72" w:rsidRPr="008468DB" w:rsidRDefault="004C3D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 п/п</w:t>
            </w:r>
          </w:p>
        </w:tc>
        <w:tc>
          <w:tcPr>
            <w:tcW w:w="1842" w:type="dxa"/>
            <w:vMerge w:val="restart"/>
          </w:tcPr>
          <w:p w:rsidR="004C3D72" w:rsidRPr="008468DB" w:rsidRDefault="004C3D72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8468DB">
              <w:rPr>
                <w:rFonts w:ascii="Times New Roman" w:hAnsi="Times New Roman" w:cs="Times New Roman"/>
                <w:sz w:val="24"/>
              </w:rPr>
              <w:t xml:space="preserve">Адрес (местоположение) объекта </w:t>
            </w:r>
            <w:hyperlink w:anchor="P205" w:history="1">
              <w:r w:rsidRPr="008468DB">
                <w:rPr>
                  <w:rFonts w:ascii="Times New Roman" w:hAnsi="Times New Roman" w:cs="Times New Roman"/>
                  <w:sz w:val="24"/>
                </w:rPr>
                <w:t>&lt;</w:t>
              </w:r>
              <w:r w:rsidR="00D806EE">
                <w:rPr>
                  <w:rFonts w:ascii="Times New Roman" w:hAnsi="Times New Roman" w:cs="Times New Roman"/>
                  <w:sz w:val="24"/>
                </w:rPr>
                <w:t>1</w:t>
              </w:r>
              <w:r w:rsidRPr="008468DB">
                <w:rPr>
                  <w:rFonts w:ascii="Times New Roman" w:hAnsi="Times New Roman" w:cs="Times New Roman"/>
                  <w:sz w:val="24"/>
                </w:rPr>
                <w:t>&gt;</w:t>
              </w:r>
            </w:hyperlink>
          </w:p>
        </w:tc>
        <w:tc>
          <w:tcPr>
            <w:tcW w:w="1843" w:type="dxa"/>
            <w:vMerge w:val="restart"/>
          </w:tcPr>
          <w:p w:rsidR="004C3D72" w:rsidRPr="008468DB" w:rsidRDefault="004C3D72" w:rsidP="008468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8468DB">
              <w:rPr>
                <w:rFonts w:ascii="Times New Roman" w:hAnsi="Times New Roman" w:cs="Times New Roman"/>
                <w:sz w:val="24"/>
              </w:rPr>
              <w:t>Вид объекта недвижимости;</w:t>
            </w:r>
          </w:p>
          <w:p w:rsidR="004C3D72" w:rsidRPr="008468DB" w:rsidRDefault="004C3D72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тип </w:t>
            </w:r>
            <w:r w:rsidRPr="008468DB">
              <w:rPr>
                <w:rFonts w:ascii="Times New Roman" w:hAnsi="Times New Roman" w:cs="Times New Roman"/>
                <w:sz w:val="24"/>
              </w:rPr>
              <w:t>движимо</w:t>
            </w:r>
            <w:r>
              <w:rPr>
                <w:rFonts w:ascii="Times New Roman" w:hAnsi="Times New Roman" w:cs="Times New Roman"/>
                <w:sz w:val="24"/>
              </w:rPr>
              <w:t>го</w:t>
            </w:r>
            <w:r w:rsidRPr="008468DB">
              <w:rPr>
                <w:rFonts w:ascii="Times New Roman" w:hAnsi="Times New Roman" w:cs="Times New Roman"/>
                <w:sz w:val="24"/>
              </w:rPr>
              <w:t xml:space="preserve"> имуществ</w:t>
            </w:r>
            <w:r>
              <w:rPr>
                <w:rFonts w:ascii="Times New Roman" w:hAnsi="Times New Roman" w:cs="Times New Roman"/>
                <w:sz w:val="24"/>
              </w:rPr>
              <w:t>а</w:t>
            </w:r>
            <w:r w:rsidRPr="008468DB">
              <w:rPr>
                <w:rFonts w:ascii="Times New Roman" w:hAnsi="Times New Roman" w:cs="Times New Roman"/>
                <w:sz w:val="24"/>
              </w:rPr>
              <w:t xml:space="preserve"> </w:t>
            </w:r>
            <w:hyperlink w:anchor="P209" w:history="1">
              <w:r w:rsidRPr="008468DB">
                <w:rPr>
                  <w:rFonts w:ascii="Times New Roman" w:hAnsi="Times New Roman" w:cs="Times New Roman"/>
                  <w:sz w:val="24"/>
                </w:rPr>
                <w:t>&lt;</w:t>
              </w:r>
              <w:r w:rsidR="00D806EE">
                <w:rPr>
                  <w:rFonts w:ascii="Times New Roman" w:hAnsi="Times New Roman" w:cs="Times New Roman"/>
                  <w:sz w:val="24"/>
                </w:rPr>
                <w:t>2</w:t>
              </w:r>
              <w:r w:rsidRPr="008468DB">
                <w:rPr>
                  <w:rFonts w:ascii="Times New Roman" w:hAnsi="Times New Roman" w:cs="Times New Roman"/>
                  <w:sz w:val="24"/>
                </w:rPr>
                <w:t>&gt;</w:t>
              </w:r>
            </w:hyperlink>
          </w:p>
        </w:tc>
        <w:tc>
          <w:tcPr>
            <w:tcW w:w="1701" w:type="dxa"/>
            <w:vMerge w:val="restart"/>
          </w:tcPr>
          <w:p w:rsidR="004C3D72" w:rsidRPr="008468DB" w:rsidRDefault="004C3D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</w:t>
            </w:r>
            <w:r w:rsidR="00D806EE">
              <w:rPr>
                <w:rFonts w:ascii="Times New Roman" w:hAnsi="Times New Roman" w:cs="Times New Roman"/>
                <w:sz w:val="24"/>
              </w:rPr>
              <w:t>аименование объекта учета &lt;3</w:t>
            </w:r>
            <w:r w:rsidRPr="008468DB">
              <w:rPr>
                <w:rFonts w:ascii="Times New Roman" w:hAnsi="Times New Roman" w:cs="Times New Roman"/>
                <w:sz w:val="24"/>
              </w:rPr>
              <w:t>&gt;</w:t>
            </w:r>
          </w:p>
        </w:tc>
        <w:tc>
          <w:tcPr>
            <w:tcW w:w="8794" w:type="dxa"/>
            <w:gridSpan w:val="3"/>
          </w:tcPr>
          <w:p w:rsidR="004C3D72" w:rsidRPr="008468DB" w:rsidRDefault="004C3D72" w:rsidP="008868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52135E">
              <w:rPr>
                <w:rFonts w:ascii="Times New Roman" w:hAnsi="Times New Roman" w:cs="Times New Roman"/>
                <w:sz w:val="24"/>
              </w:rPr>
              <w:t xml:space="preserve">Сведения о недвижимом имуществе </w:t>
            </w:r>
          </w:p>
        </w:tc>
      </w:tr>
      <w:tr w:rsidR="004C3D72" w:rsidTr="00D806EE">
        <w:trPr>
          <w:trHeight w:val="276"/>
        </w:trPr>
        <w:tc>
          <w:tcPr>
            <w:tcW w:w="562" w:type="dxa"/>
            <w:vMerge/>
          </w:tcPr>
          <w:p w:rsidR="004C3D72" w:rsidRDefault="004C3D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2" w:type="dxa"/>
            <w:vMerge/>
          </w:tcPr>
          <w:p w:rsidR="004C3D72" w:rsidRPr="008468DB" w:rsidRDefault="004C3D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  <w:vMerge/>
          </w:tcPr>
          <w:p w:rsidR="004C3D72" w:rsidRPr="008468DB" w:rsidRDefault="004C3D72" w:rsidP="008468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  <w:vMerge/>
          </w:tcPr>
          <w:p w:rsidR="004C3D72" w:rsidRDefault="004C3D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794" w:type="dxa"/>
            <w:gridSpan w:val="3"/>
          </w:tcPr>
          <w:p w:rsidR="004C3D72" w:rsidRDefault="004C3D72" w:rsidP="00DA6E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C2778A">
              <w:rPr>
                <w:rFonts w:ascii="Times New Roman" w:hAnsi="Times New Roman" w:cs="Times New Roman"/>
                <w:sz w:val="24"/>
              </w:rPr>
              <w:t>Основная характеристика объекта недвижимости &lt;</w:t>
            </w:r>
            <w:r w:rsidR="00D806EE">
              <w:rPr>
                <w:rFonts w:ascii="Times New Roman" w:hAnsi="Times New Roman" w:cs="Times New Roman"/>
                <w:sz w:val="24"/>
              </w:rPr>
              <w:t>4</w:t>
            </w:r>
            <w:r w:rsidRPr="00C2778A">
              <w:rPr>
                <w:rFonts w:ascii="Times New Roman" w:hAnsi="Times New Roman" w:cs="Times New Roman"/>
                <w:sz w:val="24"/>
              </w:rPr>
              <w:t>&gt;</w:t>
            </w:r>
          </w:p>
        </w:tc>
      </w:tr>
      <w:tr w:rsidR="004C3D72" w:rsidTr="00D806EE">
        <w:trPr>
          <w:trHeight w:val="552"/>
        </w:trPr>
        <w:tc>
          <w:tcPr>
            <w:tcW w:w="562" w:type="dxa"/>
            <w:vMerge/>
          </w:tcPr>
          <w:p w:rsidR="004C3D72" w:rsidRDefault="004C3D72" w:rsidP="00DA6E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2" w:type="dxa"/>
            <w:vMerge/>
          </w:tcPr>
          <w:p w:rsidR="004C3D72" w:rsidRPr="008468DB" w:rsidRDefault="004C3D72" w:rsidP="00DA6E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  <w:vMerge/>
          </w:tcPr>
          <w:p w:rsidR="004C3D72" w:rsidRPr="008468DB" w:rsidRDefault="004C3D72" w:rsidP="00DA6E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  <w:vMerge/>
          </w:tcPr>
          <w:p w:rsidR="004C3D72" w:rsidRDefault="004C3D72" w:rsidP="00DA6E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5" w:type="dxa"/>
          </w:tcPr>
          <w:p w:rsidR="004C3D72" w:rsidRPr="008468DB" w:rsidRDefault="004C3D72" w:rsidP="00DA6E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52135E">
              <w:rPr>
                <w:rFonts w:ascii="Times New Roman" w:hAnsi="Times New Roman" w:cs="Times New Roman"/>
                <w:sz w:val="24"/>
              </w:rPr>
              <w:t>Тип (площадь - для земельных участков, зданий, помещений; протяженность, объем, площадь, глубина залегания - для сооружений; протяженность, объем, площадь, глубина залегания согласно проектной документации - для объектов незавершенного строительства)</w:t>
            </w:r>
          </w:p>
        </w:tc>
        <w:tc>
          <w:tcPr>
            <w:tcW w:w="2126" w:type="dxa"/>
          </w:tcPr>
          <w:p w:rsidR="004C3D72" w:rsidRPr="008468DB" w:rsidRDefault="004C3D72" w:rsidP="00DA6E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52135E">
              <w:rPr>
                <w:rFonts w:ascii="Times New Roman" w:hAnsi="Times New Roman" w:cs="Times New Roman"/>
                <w:sz w:val="24"/>
              </w:rPr>
              <w:t>Фактическое значение/Проектируемое значение (для объектов незавершенного строительства)</w:t>
            </w:r>
          </w:p>
        </w:tc>
        <w:tc>
          <w:tcPr>
            <w:tcW w:w="2268" w:type="dxa"/>
          </w:tcPr>
          <w:p w:rsidR="004C3D72" w:rsidRPr="008468DB" w:rsidRDefault="004C3D72" w:rsidP="00DA6E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52135E">
              <w:rPr>
                <w:rFonts w:ascii="Times New Roman" w:hAnsi="Times New Roman" w:cs="Times New Roman"/>
                <w:sz w:val="24"/>
              </w:rPr>
              <w:t>Единица измерения (для площади - кв. м; для протяженности - м; для глубины залегания - м; для объема - куб. м)</w:t>
            </w:r>
          </w:p>
        </w:tc>
      </w:tr>
      <w:tr w:rsidR="004C3D72" w:rsidTr="00D806EE">
        <w:tc>
          <w:tcPr>
            <w:tcW w:w="562" w:type="dxa"/>
          </w:tcPr>
          <w:p w:rsidR="004C3D72" w:rsidRPr="008468DB" w:rsidRDefault="004C3D72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842" w:type="dxa"/>
          </w:tcPr>
          <w:p w:rsidR="004C3D72" w:rsidRPr="008468DB" w:rsidRDefault="00D806EE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843" w:type="dxa"/>
          </w:tcPr>
          <w:p w:rsidR="004C3D72" w:rsidRPr="008468DB" w:rsidRDefault="00D806EE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701" w:type="dxa"/>
          </w:tcPr>
          <w:p w:rsidR="004C3D72" w:rsidRPr="008468DB" w:rsidRDefault="00D806EE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4395" w:type="dxa"/>
          </w:tcPr>
          <w:p w:rsidR="004C3D72" w:rsidRPr="008468DB" w:rsidRDefault="00D806EE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126" w:type="dxa"/>
          </w:tcPr>
          <w:p w:rsidR="004C3D72" w:rsidRPr="008468DB" w:rsidRDefault="00D806EE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2268" w:type="dxa"/>
          </w:tcPr>
          <w:p w:rsidR="004C3D72" w:rsidRDefault="00D806EE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</w:tr>
    </w:tbl>
    <w:p w:rsidR="008468DB" w:rsidRDefault="008468DB">
      <w:pPr>
        <w:pStyle w:val="ConsPlusNormal"/>
        <w:jc w:val="both"/>
      </w:pPr>
    </w:p>
    <w:p w:rsidR="00D806EE" w:rsidRDefault="00D806EE">
      <w:pPr>
        <w:pStyle w:val="ConsPlusNormal"/>
        <w:jc w:val="both"/>
      </w:pPr>
    </w:p>
    <w:p w:rsidR="00D806EE" w:rsidRDefault="00D806EE" w:rsidP="00B204D8">
      <w:pPr>
        <w:pStyle w:val="ConsPlusNormal"/>
        <w:jc w:val="right"/>
      </w:pPr>
    </w:p>
    <w:p w:rsidR="00B204D8" w:rsidRDefault="00B204D8" w:rsidP="00B204D8">
      <w:pPr>
        <w:pStyle w:val="ConsPlusNormal"/>
        <w:jc w:val="right"/>
      </w:pPr>
    </w:p>
    <w:p w:rsidR="00B204D8" w:rsidRDefault="00B204D8" w:rsidP="00B204D8">
      <w:pPr>
        <w:pStyle w:val="ConsPlusNormal"/>
        <w:jc w:val="right"/>
      </w:pPr>
    </w:p>
    <w:p w:rsidR="00B204D8" w:rsidRDefault="00B204D8" w:rsidP="00B204D8">
      <w:pPr>
        <w:pStyle w:val="ConsPlusNormal"/>
        <w:jc w:val="right"/>
      </w:pPr>
    </w:p>
    <w:p w:rsidR="00B204D8" w:rsidRDefault="00B204D8" w:rsidP="00B204D8">
      <w:pPr>
        <w:pStyle w:val="ConsPlusNormal"/>
        <w:jc w:val="right"/>
      </w:pPr>
    </w:p>
    <w:p w:rsidR="00B204D8" w:rsidRDefault="00B204D8" w:rsidP="00B204D8">
      <w:pPr>
        <w:pStyle w:val="ConsPlusNormal"/>
        <w:jc w:val="right"/>
      </w:pPr>
    </w:p>
    <w:p w:rsidR="00B204D8" w:rsidRDefault="00B204D8" w:rsidP="00B204D8">
      <w:pPr>
        <w:pStyle w:val="ConsPlusNormal"/>
        <w:jc w:val="right"/>
      </w:pPr>
    </w:p>
    <w:p w:rsidR="00B204D8" w:rsidRDefault="00B204D8" w:rsidP="00B204D8">
      <w:pPr>
        <w:pStyle w:val="ConsPlusNormal"/>
        <w:jc w:val="right"/>
      </w:pPr>
    </w:p>
    <w:p w:rsidR="00B204D8" w:rsidRDefault="00B204D8" w:rsidP="00B204D8">
      <w:pPr>
        <w:pStyle w:val="ConsPlusNormal"/>
        <w:jc w:val="right"/>
      </w:pPr>
    </w:p>
    <w:p w:rsidR="0062251E" w:rsidRDefault="0062251E">
      <w:pPr>
        <w:pStyle w:val="ConsPlusNormal"/>
        <w:jc w:val="both"/>
      </w:pPr>
    </w:p>
    <w:p w:rsidR="00D806EE" w:rsidRDefault="00D806EE">
      <w:pPr>
        <w:pStyle w:val="ConsPlusNormal"/>
        <w:jc w:val="both"/>
      </w:pPr>
    </w:p>
    <w:tbl>
      <w:tblPr>
        <w:tblStyle w:val="a3"/>
        <w:tblW w:w="14737" w:type="dxa"/>
        <w:tblLayout w:type="fixed"/>
        <w:tblLook w:val="04A0"/>
      </w:tblPr>
      <w:tblGrid>
        <w:gridCol w:w="988"/>
        <w:gridCol w:w="2126"/>
        <w:gridCol w:w="2126"/>
        <w:gridCol w:w="1276"/>
        <w:gridCol w:w="1843"/>
        <w:gridCol w:w="2198"/>
        <w:gridCol w:w="992"/>
        <w:gridCol w:w="1204"/>
        <w:gridCol w:w="1984"/>
      </w:tblGrid>
      <w:tr w:rsidR="00F96E0E" w:rsidRPr="008468DB" w:rsidTr="00080A32">
        <w:trPr>
          <w:trHeight w:val="276"/>
        </w:trPr>
        <w:tc>
          <w:tcPr>
            <w:tcW w:w="8359" w:type="dxa"/>
            <w:gridSpan w:val="5"/>
          </w:tcPr>
          <w:p w:rsidR="00F96E0E" w:rsidRPr="004C5B2E" w:rsidRDefault="00D806EE" w:rsidP="008868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br w:type="page"/>
            </w:r>
            <w:r w:rsidR="00F96E0E" w:rsidRPr="0052135E">
              <w:rPr>
                <w:rFonts w:ascii="Times New Roman" w:hAnsi="Times New Roman" w:cs="Times New Roman"/>
                <w:sz w:val="24"/>
              </w:rPr>
              <w:t xml:space="preserve">Сведения о недвижимом имуществе </w:t>
            </w:r>
          </w:p>
        </w:tc>
        <w:tc>
          <w:tcPr>
            <w:tcW w:w="6378" w:type="dxa"/>
            <w:gridSpan w:val="4"/>
            <w:vMerge w:val="restart"/>
          </w:tcPr>
          <w:p w:rsidR="00F96E0E" w:rsidRPr="004C5B2E" w:rsidRDefault="00F96E0E" w:rsidP="00080A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4C5B2E">
              <w:rPr>
                <w:rFonts w:ascii="Times New Roman" w:hAnsi="Times New Roman" w:cs="Times New Roman"/>
                <w:sz w:val="24"/>
              </w:rPr>
              <w:t xml:space="preserve">Сведения о движимом имуществе </w:t>
            </w:r>
          </w:p>
        </w:tc>
      </w:tr>
      <w:tr w:rsidR="00F96E0E" w:rsidRPr="008468DB" w:rsidTr="00080A32">
        <w:trPr>
          <w:trHeight w:val="276"/>
        </w:trPr>
        <w:tc>
          <w:tcPr>
            <w:tcW w:w="3114" w:type="dxa"/>
            <w:gridSpan w:val="2"/>
          </w:tcPr>
          <w:p w:rsidR="00F96E0E" w:rsidRPr="008468DB" w:rsidRDefault="00F96E0E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Кадастровый номер &lt;5</w:t>
            </w:r>
            <w:r w:rsidRPr="00DA6E2E">
              <w:rPr>
                <w:rFonts w:ascii="Times New Roman" w:hAnsi="Times New Roman" w:cs="Times New Roman"/>
                <w:sz w:val="24"/>
              </w:rPr>
              <w:t>&gt;</w:t>
            </w:r>
          </w:p>
        </w:tc>
        <w:tc>
          <w:tcPr>
            <w:tcW w:w="2126" w:type="dxa"/>
            <w:vMerge w:val="restart"/>
          </w:tcPr>
          <w:p w:rsidR="00F96E0E" w:rsidRDefault="00F96E0E" w:rsidP="004C3D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Техническое состояние объекта недвижимости</w:t>
            </w:r>
            <w:r w:rsidRPr="00F96E0E">
              <w:rPr>
                <w:rFonts w:ascii="Times New Roman" w:hAnsi="Times New Roman" w:cs="Times New Roman"/>
                <w:sz w:val="24"/>
              </w:rPr>
              <w:t>&lt;6&gt;</w:t>
            </w:r>
          </w:p>
        </w:tc>
        <w:tc>
          <w:tcPr>
            <w:tcW w:w="1276" w:type="dxa"/>
            <w:vMerge w:val="restart"/>
          </w:tcPr>
          <w:p w:rsidR="00F96E0E" w:rsidRPr="004C5B2E" w:rsidRDefault="00F96E0E" w:rsidP="00F96E0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Категория земель </w:t>
            </w:r>
            <w:r w:rsidRPr="00374CC3">
              <w:rPr>
                <w:rFonts w:ascii="Times New Roman" w:hAnsi="Times New Roman" w:cs="Times New Roman"/>
                <w:sz w:val="24"/>
              </w:rPr>
              <w:t>&lt;</w:t>
            </w:r>
            <w:r>
              <w:rPr>
                <w:rFonts w:ascii="Times New Roman" w:hAnsi="Times New Roman" w:cs="Times New Roman"/>
                <w:sz w:val="24"/>
              </w:rPr>
              <w:t>7</w:t>
            </w:r>
            <w:r w:rsidRPr="00374CC3">
              <w:rPr>
                <w:rFonts w:ascii="Times New Roman" w:hAnsi="Times New Roman" w:cs="Times New Roman"/>
                <w:sz w:val="24"/>
              </w:rPr>
              <w:t>&gt;</w:t>
            </w:r>
          </w:p>
        </w:tc>
        <w:tc>
          <w:tcPr>
            <w:tcW w:w="1843" w:type="dxa"/>
            <w:vMerge w:val="restart"/>
          </w:tcPr>
          <w:p w:rsidR="00F96E0E" w:rsidRPr="004C5B2E" w:rsidRDefault="00F96E0E" w:rsidP="00F96E0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Вид разрешенного использования </w:t>
            </w:r>
            <w:r w:rsidRPr="00374CC3">
              <w:rPr>
                <w:rFonts w:ascii="Times New Roman" w:hAnsi="Times New Roman" w:cs="Times New Roman"/>
                <w:sz w:val="24"/>
              </w:rPr>
              <w:t>&lt;</w:t>
            </w:r>
            <w:r>
              <w:rPr>
                <w:rFonts w:ascii="Times New Roman" w:hAnsi="Times New Roman" w:cs="Times New Roman"/>
                <w:sz w:val="24"/>
              </w:rPr>
              <w:t>8</w:t>
            </w:r>
            <w:r w:rsidRPr="00374CC3">
              <w:rPr>
                <w:rFonts w:ascii="Times New Roman" w:hAnsi="Times New Roman" w:cs="Times New Roman"/>
                <w:sz w:val="24"/>
              </w:rPr>
              <w:t>&gt;</w:t>
            </w:r>
          </w:p>
        </w:tc>
        <w:tc>
          <w:tcPr>
            <w:tcW w:w="6378" w:type="dxa"/>
            <w:gridSpan w:val="4"/>
            <w:vMerge/>
          </w:tcPr>
          <w:p w:rsidR="00F96E0E" w:rsidRDefault="00F96E0E" w:rsidP="004C5B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D806EE" w:rsidRPr="008468DB" w:rsidTr="00080A32">
        <w:trPr>
          <w:trHeight w:val="2050"/>
        </w:trPr>
        <w:tc>
          <w:tcPr>
            <w:tcW w:w="988" w:type="dxa"/>
            <w:tcBorders>
              <w:bottom w:val="single" w:sz="4" w:space="0" w:color="auto"/>
            </w:tcBorders>
          </w:tcPr>
          <w:p w:rsidR="00D806EE" w:rsidRPr="008468DB" w:rsidRDefault="00D806EE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Номер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D806EE" w:rsidRPr="008468DB" w:rsidRDefault="00D806EE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DA6E2E">
              <w:rPr>
                <w:rFonts w:ascii="Times New Roman" w:hAnsi="Times New Roman" w:cs="Times New Roman"/>
                <w:sz w:val="24"/>
              </w:rPr>
              <w:t>Тип (кадастровый, условный, устаревший)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D806EE" w:rsidRPr="004C5B2E" w:rsidRDefault="00D806EE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  <w:vMerge/>
          </w:tcPr>
          <w:p w:rsidR="00D806EE" w:rsidRPr="004C5B2E" w:rsidRDefault="00D806EE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D806EE" w:rsidRPr="004C5B2E" w:rsidRDefault="00D806EE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98" w:type="dxa"/>
            <w:tcBorders>
              <w:bottom w:val="single" w:sz="4" w:space="0" w:color="auto"/>
            </w:tcBorders>
          </w:tcPr>
          <w:p w:rsidR="00D806EE" w:rsidRPr="008468DB" w:rsidRDefault="00D806EE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4C5B2E">
              <w:rPr>
                <w:rFonts w:ascii="Times New Roman" w:hAnsi="Times New Roman" w:cs="Times New Roman"/>
                <w:sz w:val="24"/>
              </w:rPr>
              <w:t>Государственный регистрационный знак (при наличии)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806EE" w:rsidRPr="008468DB" w:rsidRDefault="00D806EE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4C5B2E">
              <w:rPr>
                <w:rFonts w:ascii="Times New Roman" w:hAnsi="Times New Roman" w:cs="Times New Roman"/>
                <w:sz w:val="24"/>
              </w:rPr>
              <w:t>Марка, модель</w:t>
            </w: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:rsidR="00D806EE" w:rsidRPr="008468DB" w:rsidRDefault="00D806EE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Год выпуска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D806EE" w:rsidRPr="00D806EE" w:rsidRDefault="00D806EE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D806EE">
              <w:rPr>
                <w:rFonts w:ascii="Times New Roman" w:hAnsi="Times New Roman" w:cs="Times New Roman"/>
                <w:sz w:val="24"/>
              </w:rPr>
              <w:t>Состав (принадлежнос</w:t>
            </w:r>
            <w:r w:rsidR="008B6BB7">
              <w:rPr>
                <w:rFonts w:ascii="Times New Roman" w:hAnsi="Times New Roman" w:cs="Times New Roman"/>
                <w:sz w:val="24"/>
              </w:rPr>
              <w:t>-</w:t>
            </w:r>
            <w:r w:rsidRPr="00D806EE">
              <w:rPr>
                <w:rFonts w:ascii="Times New Roman" w:hAnsi="Times New Roman" w:cs="Times New Roman"/>
                <w:sz w:val="24"/>
              </w:rPr>
              <w:t xml:space="preserve">ти) имущества </w:t>
            </w:r>
          </w:p>
          <w:p w:rsidR="00D806EE" w:rsidRPr="008468DB" w:rsidRDefault="00D806EE" w:rsidP="00F96E0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&lt;</w:t>
            </w:r>
            <w:r w:rsidR="00080A32">
              <w:rPr>
                <w:rFonts w:ascii="Times New Roman" w:hAnsi="Times New Roman" w:cs="Times New Roman"/>
                <w:sz w:val="24"/>
              </w:rPr>
              <w:t>9</w:t>
            </w:r>
            <w:r w:rsidRPr="00D806EE">
              <w:rPr>
                <w:rFonts w:ascii="Times New Roman" w:hAnsi="Times New Roman" w:cs="Times New Roman"/>
                <w:sz w:val="24"/>
              </w:rPr>
              <w:t>&gt;</w:t>
            </w:r>
          </w:p>
        </w:tc>
      </w:tr>
      <w:tr w:rsidR="00D806EE" w:rsidRPr="008468DB" w:rsidTr="00080A32">
        <w:tc>
          <w:tcPr>
            <w:tcW w:w="988" w:type="dxa"/>
          </w:tcPr>
          <w:p w:rsidR="00D806EE" w:rsidRPr="008468DB" w:rsidRDefault="00D806E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2126" w:type="dxa"/>
          </w:tcPr>
          <w:p w:rsidR="00D806EE" w:rsidRPr="008468DB" w:rsidRDefault="00D806E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2126" w:type="dxa"/>
          </w:tcPr>
          <w:p w:rsidR="00D806EE" w:rsidRDefault="00D806E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276" w:type="dxa"/>
          </w:tcPr>
          <w:p w:rsidR="00D806EE" w:rsidRDefault="00D806E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843" w:type="dxa"/>
          </w:tcPr>
          <w:p w:rsidR="00D806EE" w:rsidRPr="004C5B2E" w:rsidRDefault="00D806E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2198" w:type="dxa"/>
          </w:tcPr>
          <w:p w:rsidR="00D806EE" w:rsidRPr="008468DB" w:rsidRDefault="00D806E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992" w:type="dxa"/>
          </w:tcPr>
          <w:p w:rsidR="00D806EE" w:rsidRPr="008468DB" w:rsidRDefault="00D806E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1204" w:type="dxa"/>
          </w:tcPr>
          <w:p w:rsidR="00D806EE" w:rsidRPr="008468DB" w:rsidRDefault="00D806E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1984" w:type="dxa"/>
          </w:tcPr>
          <w:p w:rsidR="00D806EE" w:rsidRPr="008468DB" w:rsidRDefault="00D806E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</w:t>
            </w:r>
          </w:p>
        </w:tc>
      </w:tr>
    </w:tbl>
    <w:p w:rsidR="00C2778A" w:rsidRDefault="00C2778A">
      <w:pPr>
        <w:pStyle w:val="ConsPlusNormal"/>
        <w:jc w:val="both"/>
      </w:pPr>
    </w:p>
    <w:p w:rsidR="008C253F" w:rsidRDefault="008C253F">
      <w:pPr>
        <w:pStyle w:val="ConsPlusNormal"/>
        <w:jc w:val="both"/>
      </w:pPr>
    </w:p>
    <w:p w:rsidR="00394420" w:rsidRDefault="00394420">
      <w:pPr>
        <w:pStyle w:val="ConsPlusNormal"/>
        <w:jc w:val="both"/>
      </w:pPr>
    </w:p>
    <w:p w:rsidR="0075077D" w:rsidRDefault="0075077D">
      <w:pPr>
        <w:pStyle w:val="ConsPlusNormal"/>
        <w:jc w:val="both"/>
      </w:pPr>
    </w:p>
    <w:p w:rsidR="0075077D" w:rsidRDefault="0075077D">
      <w:pPr>
        <w:pStyle w:val="ConsPlusNormal"/>
        <w:jc w:val="both"/>
      </w:pPr>
    </w:p>
    <w:p w:rsidR="0075077D" w:rsidRDefault="0075077D">
      <w:pPr>
        <w:pStyle w:val="ConsPlusNormal"/>
        <w:jc w:val="both"/>
      </w:pPr>
    </w:p>
    <w:tbl>
      <w:tblPr>
        <w:tblStyle w:val="a3"/>
        <w:tblW w:w="14312" w:type="dxa"/>
        <w:tblLook w:val="04A0"/>
      </w:tblPr>
      <w:tblGrid>
        <w:gridCol w:w="2599"/>
        <w:gridCol w:w="2440"/>
        <w:gridCol w:w="1943"/>
        <w:gridCol w:w="1741"/>
        <w:gridCol w:w="2068"/>
        <w:gridCol w:w="1877"/>
        <w:gridCol w:w="1644"/>
      </w:tblGrid>
      <w:tr w:rsidR="00174753" w:rsidTr="00937533">
        <w:tc>
          <w:tcPr>
            <w:tcW w:w="14312" w:type="dxa"/>
            <w:gridSpan w:val="7"/>
          </w:tcPr>
          <w:p w:rsidR="00174753" w:rsidRPr="00D8461E" w:rsidRDefault="00174753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Сведения о </w:t>
            </w:r>
            <w:r w:rsidR="00937533">
              <w:rPr>
                <w:rFonts w:ascii="Times New Roman" w:hAnsi="Times New Roman" w:cs="Times New Roman"/>
                <w:sz w:val="24"/>
              </w:rPr>
              <w:t xml:space="preserve">правообладателях и о </w:t>
            </w:r>
            <w:r>
              <w:rPr>
                <w:rFonts w:ascii="Times New Roman" w:hAnsi="Times New Roman" w:cs="Times New Roman"/>
                <w:sz w:val="24"/>
              </w:rPr>
              <w:t>правах третьих лиц на имущество</w:t>
            </w:r>
          </w:p>
        </w:tc>
      </w:tr>
      <w:tr w:rsidR="004D6260" w:rsidTr="00937533">
        <w:tc>
          <w:tcPr>
            <w:tcW w:w="5501" w:type="dxa"/>
            <w:gridSpan w:val="2"/>
          </w:tcPr>
          <w:p w:rsidR="00937533" w:rsidRPr="00D8461E" w:rsidRDefault="009375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Для договоров аренды и безвозмездного пользования</w:t>
            </w:r>
          </w:p>
        </w:tc>
        <w:tc>
          <w:tcPr>
            <w:tcW w:w="1724" w:type="dxa"/>
            <w:vMerge w:val="restart"/>
          </w:tcPr>
          <w:p w:rsidR="00937533" w:rsidRPr="00D8461E" w:rsidRDefault="00937533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Наименование правообладателя </w:t>
            </w:r>
            <w:r w:rsidRPr="00E23215">
              <w:rPr>
                <w:rFonts w:ascii="Times New Roman" w:hAnsi="Times New Roman" w:cs="Times New Roman"/>
                <w:sz w:val="24"/>
              </w:rPr>
              <w:t>&lt;1</w:t>
            </w:r>
            <w:r>
              <w:rPr>
                <w:rFonts w:ascii="Times New Roman" w:hAnsi="Times New Roman" w:cs="Times New Roman"/>
                <w:sz w:val="24"/>
              </w:rPr>
              <w:t>1</w:t>
            </w:r>
            <w:r w:rsidRPr="00E23215">
              <w:rPr>
                <w:rFonts w:ascii="Times New Roman" w:hAnsi="Times New Roman" w:cs="Times New Roman"/>
                <w:sz w:val="24"/>
              </w:rPr>
              <w:t>&gt;</w:t>
            </w:r>
          </w:p>
        </w:tc>
        <w:tc>
          <w:tcPr>
            <w:tcW w:w="1341" w:type="dxa"/>
            <w:vMerge w:val="restart"/>
          </w:tcPr>
          <w:p w:rsidR="00937533" w:rsidRPr="00D8461E" w:rsidRDefault="004D6260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Наличие ограниченного вещного права на имущество </w:t>
            </w:r>
            <w:r w:rsidR="00937533" w:rsidRPr="00937533">
              <w:rPr>
                <w:rFonts w:ascii="Times New Roman" w:hAnsi="Times New Roman" w:cs="Times New Roman"/>
                <w:sz w:val="24"/>
              </w:rPr>
              <w:t>&lt;12&gt;</w:t>
            </w:r>
            <w:r w:rsidR="00937533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098" w:type="dxa"/>
            <w:vMerge w:val="restart"/>
          </w:tcPr>
          <w:p w:rsidR="00937533" w:rsidRPr="00D8461E" w:rsidRDefault="00937533" w:rsidP="00E2321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ИНН правообладателя</w:t>
            </w:r>
            <w:r w:rsidR="004D6260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D6260" w:rsidRPr="004D6260">
              <w:rPr>
                <w:rFonts w:ascii="Times New Roman" w:hAnsi="Times New Roman" w:cs="Times New Roman"/>
                <w:sz w:val="24"/>
              </w:rPr>
              <w:t>&lt;13&gt;</w:t>
            </w:r>
          </w:p>
        </w:tc>
        <w:tc>
          <w:tcPr>
            <w:tcW w:w="1973" w:type="dxa"/>
            <w:vMerge w:val="restart"/>
          </w:tcPr>
          <w:p w:rsidR="00937533" w:rsidRPr="00D8461E" w:rsidRDefault="00937533" w:rsidP="004D626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Контактный номер телефона </w:t>
            </w:r>
            <w:r w:rsidRPr="00174753">
              <w:rPr>
                <w:rFonts w:ascii="Times New Roman" w:hAnsi="Times New Roman" w:cs="Times New Roman"/>
                <w:sz w:val="24"/>
              </w:rPr>
              <w:t>&lt;1</w:t>
            </w:r>
            <w:r w:rsidR="004D6260">
              <w:rPr>
                <w:rFonts w:ascii="Times New Roman" w:hAnsi="Times New Roman" w:cs="Times New Roman"/>
                <w:sz w:val="24"/>
              </w:rPr>
              <w:t>4</w:t>
            </w:r>
            <w:r w:rsidRPr="00174753">
              <w:rPr>
                <w:rFonts w:ascii="Times New Roman" w:hAnsi="Times New Roman" w:cs="Times New Roman"/>
                <w:sz w:val="24"/>
              </w:rPr>
              <w:t>&gt;</w:t>
            </w:r>
          </w:p>
        </w:tc>
        <w:tc>
          <w:tcPr>
            <w:tcW w:w="1675" w:type="dxa"/>
            <w:vMerge w:val="restart"/>
          </w:tcPr>
          <w:p w:rsidR="00937533" w:rsidRPr="00D8461E" w:rsidRDefault="00937533" w:rsidP="004D626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937533">
              <w:rPr>
                <w:rFonts w:ascii="Times New Roman" w:hAnsi="Times New Roman" w:cs="Times New Roman"/>
                <w:sz w:val="24"/>
              </w:rPr>
              <w:t>Адрес электронной почты</w:t>
            </w:r>
            <w:r>
              <w:rPr>
                <w:rFonts w:ascii="Times New Roman" w:hAnsi="Times New Roman" w:cs="Times New Roman"/>
                <w:sz w:val="24"/>
              </w:rPr>
              <w:t xml:space="preserve"> &lt;1</w:t>
            </w:r>
            <w:r w:rsidR="004D6260">
              <w:rPr>
                <w:rFonts w:ascii="Times New Roman" w:hAnsi="Times New Roman" w:cs="Times New Roman"/>
                <w:sz w:val="24"/>
              </w:rPr>
              <w:t>5</w:t>
            </w:r>
            <w:r w:rsidRPr="00937533">
              <w:rPr>
                <w:rFonts w:ascii="Times New Roman" w:hAnsi="Times New Roman" w:cs="Times New Roman"/>
                <w:sz w:val="24"/>
              </w:rPr>
              <w:t>&gt;</w:t>
            </w:r>
          </w:p>
        </w:tc>
      </w:tr>
      <w:tr w:rsidR="004D6260" w:rsidTr="00937533">
        <w:tc>
          <w:tcPr>
            <w:tcW w:w="2788" w:type="dxa"/>
          </w:tcPr>
          <w:p w:rsidR="00937533" w:rsidRPr="00D8461E" w:rsidRDefault="00937533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D8461E">
              <w:rPr>
                <w:rFonts w:ascii="Times New Roman" w:hAnsi="Times New Roman" w:cs="Times New Roman"/>
                <w:sz w:val="24"/>
              </w:rPr>
              <w:t xml:space="preserve">Наличие </w:t>
            </w:r>
            <w:r>
              <w:rPr>
                <w:rFonts w:ascii="Times New Roman" w:hAnsi="Times New Roman" w:cs="Times New Roman"/>
                <w:sz w:val="24"/>
              </w:rPr>
              <w:t xml:space="preserve">права аренды или права безвозмездного пользования на имущество  </w:t>
            </w:r>
            <w:r w:rsidRPr="00E23215">
              <w:rPr>
                <w:rFonts w:ascii="Times New Roman" w:hAnsi="Times New Roman" w:cs="Times New Roman"/>
                <w:sz w:val="24"/>
              </w:rPr>
              <w:t>&lt;</w:t>
            </w:r>
            <w:r>
              <w:rPr>
                <w:rFonts w:ascii="Times New Roman" w:hAnsi="Times New Roman" w:cs="Times New Roman"/>
                <w:sz w:val="24"/>
              </w:rPr>
              <w:t>10</w:t>
            </w:r>
            <w:r w:rsidRPr="00E23215">
              <w:rPr>
                <w:rFonts w:ascii="Times New Roman" w:hAnsi="Times New Roman" w:cs="Times New Roman"/>
                <w:sz w:val="24"/>
              </w:rPr>
              <w:t>&gt;</w:t>
            </w:r>
          </w:p>
        </w:tc>
        <w:tc>
          <w:tcPr>
            <w:tcW w:w="2713" w:type="dxa"/>
          </w:tcPr>
          <w:p w:rsidR="00937533" w:rsidRPr="00D8461E" w:rsidRDefault="00937533" w:rsidP="00E2321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Дата окончания срока действия договора (при наличии)</w:t>
            </w:r>
          </w:p>
        </w:tc>
        <w:tc>
          <w:tcPr>
            <w:tcW w:w="1724" w:type="dxa"/>
            <w:vMerge/>
          </w:tcPr>
          <w:p w:rsidR="00937533" w:rsidRPr="00D8461E" w:rsidRDefault="00937533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41" w:type="dxa"/>
            <w:vMerge/>
          </w:tcPr>
          <w:p w:rsidR="00937533" w:rsidRPr="00D8461E" w:rsidRDefault="00937533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98" w:type="dxa"/>
            <w:vMerge/>
          </w:tcPr>
          <w:p w:rsidR="00937533" w:rsidRPr="00D8461E" w:rsidRDefault="00937533" w:rsidP="00E2321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73" w:type="dxa"/>
            <w:vMerge/>
          </w:tcPr>
          <w:p w:rsidR="00937533" w:rsidRPr="00D8461E" w:rsidRDefault="00937533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75" w:type="dxa"/>
            <w:vMerge/>
          </w:tcPr>
          <w:p w:rsidR="00937533" w:rsidRPr="00D8461E" w:rsidRDefault="00937533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4D6260" w:rsidTr="00937533">
        <w:tc>
          <w:tcPr>
            <w:tcW w:w="2788" w:type="dxa"/>
          </w:tcPr>
          <w:p w:rsidR="00937533" w:rsidRPr="00D8461E" w:rsidRDefault="00937533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2713" w:type="dxa"/>
          </w:tcPr>
          <w:p w:rsidR="00937533" w:rsidRPr="00D8461E" w:rsidRDefault="00937533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1724" w:type="dxa"/>
          </w:tcPr>
          <w:p w:rsidR="00937533" w:rsidRPr="00D8461E" w:rsidRDefault="00937533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1341" w:type="dxa"/>
          </w:tcPr>
          <w:p w:rsidR="00937533" w:rsidRPr="00D8461E" w:rsidRDefault="00937533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2098" w:type="dxa"/>
          </w:tcPr>
          <w:p w:rsidR="00937533" w:rsidRPr="00D8461E" w:rsidRDefault="00937533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1973" w:type="dxa"/>
          </w:tcPr>
          <w:p w:rsidR="00937533" w:rsidRPr="00D8461E" w:rsidRDefault="00937533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1675" w:type="dxa"/>
          </w:tcPr>
          <w:p w:rsidR="00937533" w:rsidRPr="00D8461E" w:rsidRDefault="00937533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</w:t>
            </w:r>
          </w:p>
        </w:tc>
      </w:tr>
    </w:tbl>
    <w:p w:rsidR="00C2778A" w:rsidRDefault="00C2778A">
      <w:pPr>
        <w:pStyle w:val="ConsPlusNormal"/>
        <w:jc w:val="both"/>
      </w:pPr>
    </w:p>
    <w:p w:rsidR="00C2778A" w:rsidRDefault="00C2778A">
      <w:pPr>
        <w:pStyle w:val="ConsPlusNormal"/>
        <w:jc w:val="both"/>
      </w:pPr>
    </w:p>
    <w:p w:rsidR="00543912" w:rsidRDefault="00543912">
      <w:pPr>
        <w:sectPr w:rsidR="00543912" w:rsidSect="00E977C7">
          <w:headerReference w:type="default" r:id="rId7"/>
          <w:headerReference w:type="first" r:id="rId8"/>
          <w:pgSz w:w="16838" w:h="11905" w:orient="landscape"/>
          <w:pgMar w:top="567" w:right="1134" w:bottom="850" w:left="1134" w:header="0" w:footer="0" w:gutter="0"/>
          <w:pgNumType w:start="0"/>
          <w:cols w:space="720"/>
          <w:titlePg/>
          <w:docGrid w:linePitch="299"/>
        </w:sectPr>
      </w:pPr>
    </w:p>
    <w:p w:rsidR="00543912" w:rsidRDefault="00543912">
      <w:pPr>
        <w:pStyle w:val="ConsPlusNormal"/>
        <w:jc w:val="both"/>
      </w:pPr>
    </w:p>
    <w:p w:rsidR="00937533" w:rsidRPr="008C253F" w:rsidRDefault="00543912" w:rsidP="001D3D3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bookmarkStart w:id="3" w:name="P204"/>
      <w:bookmarkEnd w:id="3"/>
      <w:r w:rsidRPr="008C253F">
        <w:rPr>
          <w:rFonts w:ascii="Times New Roman" w:hAnsi="Times New Roman" w:cs="Times New Roman"/>
          <w:sz w:val="28"/>
        </w:rPr>
        <w:t xml:space="preserve">&lt;1&gt; </w:t>
      </w:r>
      <w:bookmarkStart w:id="4" w:name="P205"/>
      <w:bookmarkEnd w:id="4"/>
      <w:r w:rsidR="00937533" w:rsidRPr="008C253F">
        <w:rPr>
          <w:rFonts w:ascii="Times New Roman" w:hAnsi="Times New Roman" w:cs="Times New Roman"/>
          <w:sz w:val="28"/>
        </w:rPr>
        <w:t>Указывается адрес (местоположение) объекта (для недвижимого имущества адрес в соответствии с записью в Едином государственном реестре недвижимо</w:t>
      </w:r>
      <w:r w:rsidR="008B6BB7" w:rsidRPr="008C253F">
        <w:rPr>
          <w:rFonts w:ascii="Times New Roman" w:hAnsi="Times New Roman" w:cs="Times New Roman"/>
          <w:sz w:val="28"/>
        </w:rPr>
        <w:t>сти</w:t>
      </w:r>
      <w:r w:rsidR="00937533" w:rsidRPr="008C253F">
        <w:rPr>
          <w:rFonts w:ascii="Times New Roman" w:hAnsi="Times New Roman" w:cs="Times New Roman"/>
          <w:sz w:val="28"/>
        </w:rPr>
        <w:t>, для движимого имущества - адресный ориентир, в том числе почтовый адрес, места его постоянного размещения, а при невозможности его указания - полный адрес места нахождения органа государственной власти либо органа местного самоуправления, осуществляющего полномочия собственника такого объекта).</w:t>
      </w:r>
    </w:p>
    <w:p w:rsidR="00543912" w:rsidRPr="008C253F" w:rsidRDefault="00543912" w:rsidP="001D3D3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 w:rsidRPr="008C253F">
        <w:rPr>
          <w:rFonts w:ascii="Times New Roman" w:hAnsi="Times New Roman" w:cs="Times New Roman"/>
          <w:sz w:val="28"/>
        </w:rPr>
        <w:t xml:space="preserve">&lt;2&gt; </w:t>
      </w:r>
      <w:r w:rsidR="00937533" w:rsidRPr="008C253F">
        <w:rPr>
          <w:rFonts w:ascii="Times New Roman" w:hAnsi="Times New Roman" w:cs="Times New Roman"/>
          <w:sz w:val="28"/>
        </w:rPr>
        <w:t>Для объектов недвижимого имущества указывается вид: земельный участок, здание, сооружение, помещение, единый недвижимый комплекс; для движимого имущества указывается тип: транспорт, оборудование, инвентарь, иное движимое имущество.</w:t>
      </w:r>
    </w:p>
    <w:p w:rsidR="003C0421" w:rsidRPr="008C253F" w:rsidRDefault="00543912" w:rsidP="001D3D3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bookmarkStart w:id="5" w:name="P206"/>
      <w:bookmarkEnd w:id="5"/>
      <w:r w:rsidRPr="008C253F">
        <w:rPr>
          <w:rFonts w:ascii="Times New Roman" w:hAnsi="Times New Roman" w:cs="Times New Roman"/>
          <w:sz w:val="28"/>
        </w:rPr>
        <w:t xml:space="preserve">&lt;3&gt; </w:t>
      </w:r>
      <w:r w:rsidR="00D62F1A" w:rsidRPr="008C253F">
        <w:rPr>
          <w:rFonts w:ascii="Times New Roman" w:hAnsi="Times New Roman" w:cs="Times New Roman"/>
          <w:sz w:val="28"/>
        </w:rPr>
        <w:t>Указывается индивидуальное наименование объекта недвижимости согласно сведениям о нем в Кадастре недвижимости при наличии такого наименования, а при его отсутствии – наименование объекта в реестре государственного (муниципального) имущества. Если имущество является помещением, указывается его номер в здании. При отсутствии индивидуального наименования указывается вид объекта недвижимости. Для движимого имущества указывается его наименование согласно сведениям реестра государственного (муниципального) имущества или технической документации.</w:t>
      </w:r>
    </w:p>
    <w:p w:rsidR="004D0C82" w:rsidRPr="008C253F" w:rsidRDefault="00543912" w:rsidP="001D3D3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bookmarkStart w:id="6" w:name="P207"/>
      <w:bookmarkEnd w:id="6"/>
      <w:r w:rsidRPr="008C253F">
        <w:rPr>
          <w:rFonts w:ascii="Times New Roman" w:hAnsi="Times New Roman" w:cs="Times New Roman"/>
          <w:sz w:val="28"/>
        </w:rPr>
        <w:t xml:space="preserve">&lt;4&gt; </w:t>
      </w:r>
      <w:r w:rsidR="00F96E0E" w:rsidRPr="008C253F">
        <w:rPr>
          <w:rFonts w:ascii="Times New Roman" w:hAnsi="Times New Roman" w:cs="Times New Roman"/>
          <w:sz w:val="28"/>
        </w:rPr>
        <w:t xml:space="preserve">Основная характеристика, ее значение и единицы измерения объекта недвижимости указываются согласно сведениям </w:t>
      </w:r>
      <w:r w:rsidR="008B6BB7" w:rsidRPr="008C253F">
        <w:rPr>
          <w:rFonts w:ascii="Times New Roman" w:hAnsi="Times New Roman" w:cs="Times New Roman"/>
          <w:sz w:val="28"/>
        </w:rPr>
        <w:t>Единого государственного реестра недвижимости</w:t>
      </w:r>
      <w:r w:rsidR="00F96E0E" w:rsidRPr="008C253F">
        <w:rPr>
          <w:rFonts w:ascii="Times New Roman" w:hAnsi="Times New Roman" w:cs="Times New Roman"/>
          <w:sz w:val="28"/>
        </w:rPr>
        <w:t>.</w:t>
      </w:r>
    </w:p>
    <w:p w:rsidR="001F6A67" w:rsidRPr="008C253F" w:rsidRDefault="001F6A67" w:rsidP="001D3D3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 w:rsidRPr="008C253F">
        <w:rPr>
          <w:rFonts w:ascii="Times New Roman" w:hAnsi="Times New Roman" w:cs="Times New Roman"/>
          <w:sz w:val="28"/>
        </w:rPr>
        <w:t xml:space="preserve">&lt;5&gt; </w:t>
      </w:r>
      <w:r w:rsidR="00F96E0E" w:rsidRPr="008C253F">
        <w:rPr>
          <w:rFonts w:ascii="Times New Roman" w:hAnsi="Times New Roman" w:cs="Times New Roman"/>
          <w:sz w:val="28"/>
        </w:rPr>
        <w:t>Указывается кадастровый номер объекта недвижимости или его части, включаемой в перечень, при его отсутствии - условный номер или устаревший номер (при наличии).</w:t>
      </w:r>
    </w:p>
    <w:p w:rsidR="00977958" w:rsidRPr="008C253F" w:rsidRDefault="001F6A67" w:rsidP="001D3D3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 w:rsidRPr="008C253F">
        <w:rPr>
          <w:rFonts w:ascii="Times New Roman" w:hAnsi="Times New Roman" w:cs="Times New Roman"/>
          <w:sz w:val="28"/>
        </w:rPr>
        <w:t xml:space="preserve">&lt;6&gt; </w:t>
      </w:r>
      <w:r w:rsidR="00F96E0E" w:rsidRPr="008C253F">
        <w:rPr>
          <w:rFonts w:ascii="Times New Roman" w:hAnsi="Times New Roman" w:cs="Times New Roman"/>
          <w:sz w:val="28"/>
        </w:rPr>
        <w:t>На основании документов, содержащих актуальные сведения о техническом состоянии объекта недвижимости, указывается одно из следующих значений: пригодно к эксплуатации; требует текущего ремонта; требует капитального ремонта (реконструкции, модернизации, иных видов работ для приведения в нормативное техническое состояние). В случае, если имущество является объектом незавершенного строительства указывается: объект незавершенного строительства.</w:t>
      </w:r>
    </w:p>
    <w:p w:rsidR="00700D4F" w:rsidRDefault="00977958" w:rsidP="001D3D3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 w:rsidRPr="008C253F">
        <w:rPr>
          <w:rFonts w:ascii="Times New Roman" w:hAnsi="Times New Roman" w:cs="Times New Roman"/>
          <w:sz w:val="28"/>
        </w:rPr>
        <w:t>&lt;7&gt;</w:t>
      </w:r>
      <w:r w:rsidR="00080A32" w:rsidRPr="008C253F">
        <w:rPr>
          <w:rFonts w:ascii="Times New Roman" w:hAnsi="Times New Roman" w:cs="Times New Roman"/>
          <w:sz w:val="28"/>
        </w:rPr>
        <w:t xml:space="preserve">, </w:t>
      </w:r>
      <w:r w:rsidRPr="008C253F">
        <w:rPr>
          <w:rFonts w:ascii="Times New Roman" w:hAnsi="Times New Roman" w:cs="Times New Roman"/>
          <w:sz w:val="28"/>
        </w:rPr>
        <w:t xml:space="preserve">&lt;8&gt; </w:t>
      </w:r>
      <w:r w:rsidR="00080A32" w:rsidRPr="008C253F">
        <w:rPr>
          <w:rFonts w:ascii="Times New Roman" w:hAnsi="Times New Roman" w:cs="Times New Roman"/>
          <w:sz w:val="28"/>
        </w:rPr>
        <w:t>Для объекта недвижимости, включенного в перечень, указывается категория и вид разрешенного использования земельного участка, на котором расположен такой объект. Для движимого имущества данные строки не заполняются.</w:t>
      </w:r>
    </w:p>
    <w:p w:rsidR="004D1552" w:rsidRPr="008C253F" w:rsidRDefault="004D1552" w:rsidP="001D3D3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</w:p>
    <w:p w:rsidR="00080A32" w:rsidRPr="008C253F" w:rsidRDefault="00374CC3" w:rsidP="001D3D3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 w:rsidRPr="008C253F">
        <w:rPr>
          <w:rFonts w:ascii="Times New Roman" w:hAnsi="Times New Roman" w:cs="Times New Roman"/>
          <w:sz w:val="28"/>
        </w:rPr>
        <w:lastRenderedPageBreak/>
        <w:t xml:space="preserve">&lt;9&gt; </w:t>
      </w:r>
      <w:r w:rsidR="00080A32" w:rsidRPr="008C253F">
        <w:rPr>
          <w:rFonts w:ascii="Times New Roman" w:hAnsi="Times New Roman" w:cs="Times New Roman"/>
          <w:sz w:val="28"/>
        </w:rPr>
        <w:t>Указывается краткое описание состава имущества, если оно является сложной вещью либо главной вещью, предоставляемой в аренду с другими вещами, предназначенными для ее обслуживания. В ином случае данная строчка не заполняется</w:t>
      </w:r>
      <w:r w:rsidR="00053F6C">
        <w:rPr>
          <w:rFonts w:ascii="Times New Roman" w:hAnsi="Times New Roman" w:cs="Times New Roman"/>
          <w:sz w:val="28"/>
        </w:rPr>
        <w:t>.</w:t>
      </w:r>
    </w:p>
    <w:p w:rsidR="00080A32" w:rsidRPr="008C253F" w:rsidRDefault="00374CC3" w:rsidP="001D3D3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 w:rsidRPr="008C253F">
        <w:rPr>
          <w:rFonts w:ascii="Times New Roman" w:hAnsi="Times New Roman" w:cs="Times New Roman"/>
          <w:sz w:val="28"/>
        </w:rPr>
        <w:t>&lt;10&gt;</w:t>
      </w:r>
      <w:r w:rsidR="00080A32" w:rsidRPr="008C253F">
        <w:rPr>
          <w:rFonts w:ascii="Times New Roman" w:hAnsi="Times New Roman" w:cs="Times New Roman"/>
          <w:sz w:val="28"/>
        </w:rPr>
        <w:t xml:space="preserve"> Указывается «Да» или «Нет»</w:t>
      </w:r>
      <w:r w:rsidR="00053F6C">
        <w:rPr>
          <w:rFonts w:ascii="Times New Roman" w:hAnsi="Times New Roman" w:cs="Times New Roman"/>
          <w:sz w:val="28"/>
        </w:rPr>
        <w:t>.</w:t>
      </w:r>
    </w:p>
    <w:p w:rsidR="00374CC3" w:rsidRPr="008C253F" w:rsidRDefault="00374CC3" w:rsidP="001D3D3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 w:rsidRPr="008C253F">
        <w:rPr>
          <w:rFonts w:ascii="Times New Roman" w:hAnsi="Times New Roman" w:cs="Times New Roman"/>
          <w:sz w:val="28"/>
        </w:rPr>
        <w:t xml:space="preserve">&lt;11&gt; </w:t>
      </w:r>
      <w:r w:rsidR="00080A32" w:rsidRPr="008C253F">
        <w:rPr>
          <w:rFonts w:ascii="Times New Roman" w:hAnsi="Times New Roman" w:cs="Times New Roman"/>
          <w:sz w:val="28"/>
        </w:rPr>
        <w:t>Для имущества казны указывается</w:t>
      </w:r>
      <w:bookmarkStart w:id="7" w:name="_GoBack"/>
      <w:bookmarkEnd w:id="7"/>
      <w:r w:rsidR="00080A32" w:rsidRPr="008C253F">
        <w:rPr>
          <w:rFonts w:ascii="Times New Roman" w:hAnsi="Times New Roman" w:cs="Times New Roman"/>
          <w:sz w:val="28"/>
        </w:rPr>
        <w:t xml:space="preserve"> наименование публично-</w:t>
      </w:r>
      <w:r w:rsidR="00802CC7" w:rsidRPr="008C253F">
        <w:rPr>
          <w:rFonts w:ascii="Times New Roman" w:hAnsi="Times New Roman" w:cs="Times New Roman"/>
          <w:sz w:val="28"/>
        </w:rPr>
        <w:t>правового образования, для имущества, закрепленного на праве хозяйственного ведения или праве оперативного управления указывается наименование государственного (муниципального) унитарного предприятия, государственного (муниципального) учреждения, за которым закреплено это имущество</w:t>
      </w:r>
      <w:r w:rsidR="00053F6C">
        <w:rPr>
          <w:rFonts w:ascii="Times New Roman" w:hAnsi="Times New Roman" w:cs="Times New Roman"/>
          <w:sz w:val="28"/>
        </w:rPr>
        <w:t>.</w:t>
      </w:r>
    </w:p>
    <w:p w:rsidR="00845A33" w:rsidRPr="008C253F" w:rsidRDefault="00374CC3" w:rsidP="001D3D3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 w:rsidRPr="008C253F">
        <w:rPr>
          <w:rFonts w:ascii="Times New Roman" w:hAnsi="Times New Roman" w:cs="Times New Roman"/>
          <w:sz w:val="28"/>
        </w:rPr>
        <w:t xml:space="preserve">&lt;12&gt; </w:t>
      </w:r>
      <w:r w:rsidR="00802CC7" w:rsidRPr="008C253F">
        <w:rPr>
          <w:rFonts w:ascii="Times New Roman" w:hAnsi="Times New Roman" w:cs="Times New Roman"/>
          <w:sz w:val="28"/>
        </w:rPr>
        <w:t>Для имущества казны указывается: «</w:t>
      </w:r>
      <w:r w:rsidR="004D6260" w:rsidRPr="008C253F">
        <w:rPr>
          <w:rFonts w:ascii="Times New Roman" w:hAnsi="Times New Roman" w:cs="Times New Roman"/>
          <w:sz w:val="28"/>
        </w:rPr>
        <w:t>нет</w:t>
      </w:r>
      <w:r w:rsidR="00802CC7" w:rsidRPr="008C253F">
        <w:rPr>
          <w:rFonts w:ascii="Times New Roman" w:hAnsi="Times New Roman" w:cs="Times New Roman"/>
          <w:sz w:val="28"/>
        </w:rPr>
        <w:t xml:space="preserve">», для имущества, закрепленного на праве хозяйственного ведения или праве оперативного управления указывается: </w:t>
      </w:r>
      <w:r w:rsidR="00845A33" w:rsidRPr="008C253F">
        <w:rPr>
          <w:rFonts w:ascii="Times New Roman" w:hAnsi="Times New Roman" w:cs="Times New Roman"/>
          <w:sz w:val="28"/>
        </w:rPr>
        <w:t>«Право хозяйственного ведения» или «Право оперативного управления».</w:t>
      </w:r>
    </w:p>
    <w:p w:rsidR="00E23215" w:rsidRPr="008C253F" w:rsidRDefault="00E23215" w:rsidP="001D3D3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 w:rsidRPr="008C253F">
        <w:rPr>
          <w:rFonts w:ascii="Times New Roman" w:hAnsi="Times New Roman" w:cs="Times New Roman"/>
          <w:sz w:val="28"/>
        </w:rPr>
        <w:t xml:space="preserve">&lt;13&gt; </w:t>
      </w:r>
      <w:r w:rsidR="004D6260" w:rsidRPr="008C253F">
        <w:rPr>
          <w:rFonts w:ascii="Times New Roman" w:hAnsi="Times New Roman" w:cs="Times New Roman"/>
          <w:sz w:val="28"/>
        </w:rPr>
        <w:t>ИНН указывается только для государственного (муниципального) унитарного предприятия, государственного (муниципального) учреждения.</w:t>
      </w:r>
    </w:p>
    <w:p w:rsidR="00174753" w:rsidRPr="008C253F" w:rsidRDefault="00E23215" w:rsidP="001D3D3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 w:rsidRPr="008C253F">
        <w:rPr>
          <w:rFonts w:ascii="Times New Roman" w:hAnsi="Times New Roman" w:cs="Times New Roman"/>
          <w:sz w:val="28"/>
        </w:rPr>
        <w:t>&lt;14&gt;</w:t>
      </w:r>
      <w:r w:rsidR="004D6260" w:rsidRPr="008C253F">
        <w:rPr>
          <w:rFonts w:ascii="Times New Roman" w:hAnsi="Times New Roman" w:cs="Times New Roman"/>
          <w:sz w:val="28"/>
        </w:rPr>
        <w:t xml:space="preserve">, </w:t>
      </w:r>
      <w:r w:rsidR="00174753" w:rsidRPr="008C253F">
        <w:rPr>
          <w:rFonts w:ascii="Times New Roman" w:hAnsi="Times New Roman" w:cs="Times New Roman"/>
          <w:sz w:val="28"/>
        </w:rPr>
        <w:t xml:space="preserve">&lt;15&gt; Указывается номер телефона и адрес электронной почты </w:t>
      </w:r>
      <w:r w:rsidR="004D6260" w:rsidRPr="008C253F">
        <w:rPr>
          <w:rFonts w:ascii="Times New Roman" w:hAnsi="Times New Roman" w:cs="Times New Roman"/>
          <w:sz w:val="28"/>
        </w:rPr>
        <w:t xml:space="preserve">ответственного структурного подразделения или сотрудника правообладателя </w:t>
      </w:r>
      <w:r w:rsidR="00174753" w:rsidRPr="008C253F">
        <w:rPr>
          <w:rFonts w:ascii="Times New Roman" w:hAnsi="Times New Roman" w:cs="Times New Roman"/>
          <w:sz w:val="28"/>
        </w:rPr>
        <w:t>для взаимодействия с субъектами малого и среднего предпринимательства и организациями, образующими инфраструктуру поддержки субъектов малого и среднего предпринимательства по вопросам заключения договора аренды имущества</w:t>
      </w:r>
      <w:r w:rsidR="00053F6C">
        <w:rPr>
          <w:rFonts w:ascii="Times New Roman" w:hAnsi="Times New Roman" w:cs="Times New Roman"/>
          <w:sz w:val="28"/>
        </w:rPr>
        <w:t>.</w:t>
      </w:r>
    </w:p>
    <w:p w:rsidR="00543912" w:rsidRPr="008C253F" w:rsidRDefault="00543912" w:rsidP="001D3D33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6"/>
          <w:szCs w:val="2"/>
        </w:rPr>
      </w:pPr>
    </w:p>
    <w:p w:rsidR="00C5582C" w:rsidRDefault="00D259E2" w:rsidP="001D3D33">
      <w:pPr>
        <w:spacing w:line="240" w:lineRule="auto"/>
      </w:pPr>
    </w:p>
    <w:sectPr w:rsidR="00C5582C" w:rsidSect="00D71D59">
      <w:pgSz w:w="11905" w:h="16838"/>
      <w:pgMar w:top="1134" w:right="850" w:bottom="1134" w:left="1701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59E2" w:rsidRDefault="00D259E2" w:rsidP="004D0C82">
      <w:pPr>
        <w:spacing w:after="0" w:line="240" w:lineRule="auto"/>
      </w:pPr>
      <w:r>
        <w:separator/>
      </w:r>
    </w:p>
  </w:endnote>
  <w:endnote w:type="continuationSeparator" w:id="1">
    <w:p w:rsidR="00D259E2" w:rsidRDefault="00D259E2" w:rsidP="004D0C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59E2" w:rsidRDefault="00D259E2" w:rsidP="004D0C82">
      <w:pPr>
        <w:spacing w:after="0" w:line="240" w:lineRule="auto"/>
      </w:pPr>
      <w:r>
        <w:separator/>
      </w:r>
    </w:p>
  </w:footnote>
  <w:footnote w:type="continuationSeparator" w:id="1">
    <w:p w:rsidR="00D259E2" w:rsidRDefault="00D259E2" w:rsidP="004D0C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ustomXmlInsRangeStart w:id="0" w:author="Соколова Ольга Борисовна" w:date="2019-02-13T18:12:00Z"/>
  <w:sdt>
    <w:sdtPr>
      <w:id w:val="-2135931933"/>
      <w:docPartObj>
        <w:docPartGallery w:val="Page Numbers (Top of Page)"/>
        <w:docPartUnique/>
      </w:docPartObj>
    </w:sdtPr>
    <w:sdtContent>
      <w:customXmlInsRangeEnd w:id="0"/>
      <w:p w:rsidR="004D1552" w:rsidRDefault="004D1552">
        <w:pPr>
          <w:pStyle w:val="a7"/>
          <w:jc w:val="center"/>
        </w:pPr>
      </w:p>
      <w:p w:rsidR="004D1552" w:rsidRDefault="004D1552">
        <w:pPr>
          <w:pStyle w:val="a7"/>
          <w:jc w:val="center"/>
        </w:pPr>
      </w:p>
      <w:p w:rsidR="004D1552" w:rsidRDefault="001B57D3">
        <w:pPr>
          <w:pStyle w:val="a7"/>
          <w:jc w:val="center"/>
          <w:rPr>
            <w:ins w:id="1" w:author="Соколова Ольга Борисовна" w:date="2019-02-13T18:12:00Z"/>
          </w:rPr>
        </w:pPr>
        <w:r>
          <w:t>4</w:t>
        </w:r>
      </w:p>
    </w:sdtContent>
    <w:customXmlInsRangeStart w:id="2" w:author="Соколова Ольга Борисовна" w:date="2019-02-13T18:12:00Z"/>
  </w:sdt>
  <w:customXmlInsRangeEnd w:id="2"/>
  <w:p w:rsidR="00374CC3" w:rsidRDefault="00374CC3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94633904"/>
      <w:docPartObj>
        <w:docPartGallery w:val="Page Numbers (Top of Page)"/>
        <w:docPartUnique/>
      </w:docPartObj>
    </w:sdtPr>
    <w:sdtContent>
      <w:p w:rsidR="004D1552" w:rsidRDefault="00F8653B">
        <w:pPr>
          <w:pStyle w:val="a7"/>
          <w:jc w:val="center"/>
        </w:pPr>
      </w:p>
    </w:sdtContent>
  </w:sdt>
  <w:p w:rsidR="00FF68E5" w:rsidRDefault="00FF68E5">
    <w:pPr>
      <w:pStyle w:val="a7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Соколова Ольга Борисовна">
    <w15:presenceInfo w15:providerId="AD" w15:userId="S-1-5-21-2509222527-3473664192-1900209780-4181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28674"/>
  </w:hdrShapeDefaults>
  <w:footnotePr>
    <w:footnote w:id="0"/>
    <w:footnote w:id="1"/>
  </w:footnotePr>
  <w:endnotePr>
    <w:endnote w:id="0"/>
    <w:endnote w:id="1"/>
  </w:endnotePr>
  <w:compat/>
  <w:rsids>
    <w:rsidRoot w:val="00543912"/>
    <w:rsid w:val="0002092E"/>
    <w:rsid w:val="000507B1"/>
    <w:rsid w:val="00053F6C"/>
    <w:rsid w:val="00060C82"/>
    <w:rsid w:val="00080A32"/>
    <w:rsid w:val="00080E69"/>
    <w:rsid w:val="00092BCB"/>
    <w:rsid w:val="000B31E6"/>
    <w:rsid w:val="000B4126"/>
    <w:rsid w:val="00174753"/>
    <w:rsid w:val="00177288"/>
    <w:rsid w:val="001B57D3"/>
    <w:rsid w:val="001D3D33"/>
    <w:rsid w:val="001D7890"/>
    <w:rsid w:val="001E29A1"/>
    <w:rsid w:val="001E3577"/>
    <w:rsid w:val="001F6A67"/>
    <w:rsid w:val="0029415E"/>
    <w:rsid w:val="002A5EAF"/>
    <w:rsid w:val="0033187D"/>
    <w:rsid w:val="00331949"/>
    <w:rsid w:val="00366F78"/>
    <w:rsid w:val="00374CC3"/>
    <w:rsid w:val="00377085"/>
    <w:rsid w:val="003833C1"/>
    <w:rsid w:val="00394420"/>
    <w:rsid w:val="003C0421"/>
    <w:rsid w:val="003E56DE"/>
    <w:rsid w:val="00406913"/>
    <w:rsid w:val="00406A0A"/>
    <w:rsid w:val="00415AE8"/>
    <w:rsid w:val="00422057"/>
    <w:rsid w:val="004551D8"/>
    <w:rsid w:val="00460FEF"/>
    <w:rsid w:val="004B0155"/>
    <w:rsid w:val="004B6225"/>
    <w:rsid w:val="004C3D72"/>
    <w:rsid w:val="004C5B2E"/>
    <w:rsid w:val="004D0C82"/>
    <w:rsid w:val="004D1552"/>
    <w:rsid w:val="004D6260"/>
    <w:rsid w:val="00512546"/>
    <w:rsid w:val="0052135E"/>
    <w:rsid w:val="00543912"/>
    <w:rsid w:val="005C56CB"/>
    <w:rsid w:val="0062251E"/>
    <w:rsid w:val="006368F5"/>
    <w:rsid w:val="006B781B"/>
    <w:rsid w:val="00700D4F"/>
    <w:rsid w:val="007105A4"/>
    <w:rsid w:val="007113C8"/>
    <w:rsid w:val="0075077D"/>
    <w:rsid w:val="00796367"/>
    <w:rsid w:val="007E1B1D"/>
    <w:rsid w:val="007F3B6E"/>
    <w:rsid w:val="007F59CD"/>
    <w:rsid w:val="00802CC7"/>
    <w:rsid w:val="00845A33"/>
    <w:rsid w:val="008468DB"/>
    <w:rsid w:val="00865169"/>
    <w:rsid w:val="00872D23"/>
    <w:rsid w:val="008868CA"/>
    <w:rsid w:val="00890923"/>
    <w:rsid w:val="008B6BB7"/>
    <w:rsid w:val="008C253F"/>
    <w:rsid w:val="00901864"/>
    <w:rsid w:val="00937533"/>
    <w:rsid w:val="00977958"/>
    <w:rsid w:val="00983873"/>
    <w:rsid w:val="009958D3"/>
    <w:rsid w:val="009A0DD8"/>
    <w:rsid w:val="00A01B67"/>
    <w:rsid w:val="00A03DD4"/>
    <w:rsid w:val="00A5006D"/>
    <w:rsid w:val="00AC3FCB"/>
    <w:rsid w:val="00AF4FD0"/>
    <w:rsid w:val="00B204D8"/>
    <w:rsid w:val="00B232DB"/>
    <w:rsid w:val="00B33CB7"/>
    <w:rsid w:val="00B92A99"/>
    <w:rsid w:val="00BE611E"/>
    <w:rsid w:val="00BE6C7C"/>
    <w:rsid w:val="00C2778A"/>
    <w:rsid w:val="00C3652E"/>
    <w:rsid w:val="00C50C46"/>
    <w:rsid w:val="00C91899"/>
    <w:rsid w:val="00CC1229"/>
    <w:rsid w:val="00CE5E98"/>
    <w:rsid w:val="00CE7E15"/>
    <w:rsid w:val="00D259E2"/>
    <w:rsid w:val="00D362B2"/>
    <w:rsid w:val="00D62F1A"/>
    <w:rsid w:val="00D806EE"/>
    <w:rsid w:val="00D83CAB"/>
    <w:rsid w:val="00D8461E"/>
    <w:rsid w:val="00D86E28"/>
    <w:rsid w:val="00DA6E2E"/>
    <w:rsid w:val="00DB4DBD"/>
    <w:rsid w:val="00DB7EB9"/>
    <w:rsid w:val="00E23215"/>
    <w:rsid w:val="00E57383"/>
    <w:rsid w:val="00E977C7"/>
    <w:rsid w:val="00EC2A4D"/>
    <w:rsid w:val="00F329B7"/>
    <w:rsid w:val="00F74FE5"/>
    <w:rsid w:val="00F8653B"/>
    <w:rsid w:val="00F96E0E"/>
    <w:rsid w:val="00FC07F4"/>
    <w:rsid w:val="00FF68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2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39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439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4391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39"/>
    <w:rsid w:val="008468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unhideWhenUsed/>
    <w:rsid w:val="004D0C82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4D0C82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4D0C82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374C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74CC3"/>
  </w:style>
  <w:style w:type="paragraph" w:styleId="a9">
    <w:name w:val="footer"/>
    <w:basedOn w:val="a"/>
    <w:link w:val="aa"/>
    <w:uiPriority w:val="99"/>
    <w:unhideWhenUsed/>
    <w:rsid w:val="00374C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74CC3"/>
  </w:style>
  <w:style w:type="character" w:styleId="ab">
    <w:name w:val="annotation reference"/>
    <w:basedOn w:val="a0"/>
    <w:uiPriority w:val="99"/>
    <w:semiHidden/>
    <w:unhideWhenUsed/>
    <w:rsid w:val="00174753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74753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174753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74753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174753"/>
    <w:rPr>
      <w:b/>
      <w:bCs/>
      <w:sz w:val="20"/>
      <w:szCs w:val="20"/>
    </w:rPr>
  </w:style>
  <w:style w:type="paragraph" w:styleId="af0">
    <w:name w:val="Revision"/>
    <w:hidden/>
    <w:uiPriority w:val="99"/>
    <w:semiHidden/>
    <w:rsid w:val="00174753"/>
    <w:pPr>
      <w:spacing w:after="0" w:line="240" w:lineRule="auto"/>
    </w:pPr>
  </w:style>
  <w:style w:type="paragraph" w:styleId="af1">
    <w:name w:val="Balloon Text"/>
    <w:basedOn w:val="a"/>
    <w:link w:val="af2"/>
    <w:uiPriority w:val="99"/>
    <w:semiHidden/>
    <w:unhideWhenUsed/>
    <w:rsid w:val="001747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17475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FB2705-117C-4453-96D4-0395A948C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832</Words>
  <Characters>4746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Соколова Ольга Борисовна</dc:creator>
  <cp:keywords/>
  <dc:description/>
  <cp:lastModifiedBy>SGK</cp:lastModifiedBy>
  <cp:revision>8</cp:revision>
  <cp:lastPrinted>2018-11-29T17:35:00Z</cp:lastPrinted>
  <dcterms:created xsi:type="dcterms:W3CDTF">2019-05-06T11:48:00Z</dcterms:created>
  <dcterms:modified xsi:type="dcterms:W3CDTF">2019-07-03T05:41:00Z</dcterms:modified>
</cp:coreProperties>
</file>